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4F371" w14:textId="1F9677CA" w:rsidR="00824734" w:rsidRDefault="00824734" w:rsidP="00824734">
      <w:r>
        <w:t xml:space="preserve">  </w:t>
      </w:r>
    </w:p>
    <w:p w14:paraId="1DC466DA" w14:textId="77777777" w:rsidR="005B5993" w:rsidRPr="00E04F27" w:rsidRDefault="005B5993" w:rsidP="00824734">
      <w:pPr>
        <w:tabs>
          <w:tab w:val="left" w:pos="6190"/>
        </w:tabs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</w:pPr>
      <w:r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We invite you to join Marin Audubon Society’s Zoom program: </w:t>
      </w:r>
    </w:p>
    <w:p w14:paraId="17E72404" w14:textId="0AAAFEB9" w:rsidR="00824734" w:rsidRPr="00E04F27" w:rsidRDefault="00824734" w:rsidP="00824734">
      <w:pPr>
        <w:tabs>
          <w:tab w:val="left" w:pos="6190"/>
        </w:tabs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</w:pPr>
      <w:r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 "Farallon Islands Mouse Eradication Program" </w:t>
      </w:r>
      <w:r w:rsidR="00F10D25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 to learn the truth about</w:t>
      </w:r>
      <w:r w:rsidR="005B5993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 r</w:t>
      </w:r>
      <w:r w:rsidR="00F10D25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>estoring the ecosystem of the Farallon Islands</w:t>
      </w:r>
      <w:r w:rsidR="005B5993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>.</w:t>
      </w:r>
    </w:p>
    <w:p w14:paraId="17D91A2A" w14:textId="71EA5311" w:rsidR="00824734" w:rsidRDefault="00824734" w:rsidP="00824734">
      <w:pPr>
        <w:tabs>
          <w:tab w:val="left" w:pos="6190"/>
        </w:tabs>
        <w:rPr>
          <w:rFonts w:ascii="Calibri" w:hAnsi="Calibri"/>
          <w:color w:val="000000"/>
          <w:sz w:val="22"/>
          <w:szCs w:val="22"/>
        </w:rPr>
      </w:pPr>
      <w:r>
        <w:rPr>
          <w:rFonts w:ascii="Helvetica" w:hAnsi="Helvetica"/>
          <w:color w:val="232333"/>
          <w:sz w:val="21"/>
          <w:szCs w:val="21"/>
        </w:rPr>
        <w:br/>
      </w:r>
      <w:r>
        <w:rPr>
          <w:rFonts w:ascii="Helvetica" w:hAnsi="Helvetica"/>
          <w:color w:val="232333"/>
          <w:sz w:val="21"/>
          <w:szCs w:val="21"/>
          <w:shd w:val="clear" w:color="auto" w:fill="FFFFFF"/>
        </w:rPr>
        <w:t>Date Time: Jul</w:t>
      </w:r>
      <w:r w:rsidR="005B5993">
        <w:rPr>
          <w:rFonts w:ascii="Helvetica" w:hAnsi="Helvetica"/>
          <w:color w:val="232333"/>
          <w:sz w:val="21"/>
          <w:szCs w:val="21"/>
          <w:shd w:val="clear" w:color="auto" w:fill="FFFFFF"/>
        </w:rPr>
        <w:t>y</w:t>
      </w:r>
      <w:r>
        <w:rPr>
          <w:rFonts w:ascii="Helvetica" w:hAnsi="Helvetica"/>
          <w:color w:val="232333"/>
          <w:sz w:val="21"/>
          <w:szCs w:val="21"/>
          <w:shd w:val="clear" w:color="auto" w:fill="FFFFFF"/>
        </w:rPr>
        <w:t xml:space="preserve"> 16, 2020 07:00 PM </w:t>
      </w:r>
      <w:r>
        <w:rPr>
          <w:rFonts w:ascii="Helvetica" w:hAnsi="Helvetica"/>
          <w:color w:val="232333"/>
          <w:sz w:val="21"/>
          <w:szCs w:val="21"/>
        </w:rPr>
        <w:br/>
      </w:r>
    </w:p>
    <w:p w14:paraId="507EF19A" w14:textId="4363A43D" w:rsidR="00824734" w:rsidRDefault="00824734" w:rsidP="00824734">
      <w:pPr>
        <w:tabs>
          <w:tab w:val="left" w:pos="6190"/>
        </w:tabs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The link to register for our event is: </w:t>
      </w:r>
    </w:p>
    <w:p w14:paraId="16D6A424" w14:textId="77777777" w:rsidR="005B7567" w:rsidRDefault="0092778E" w:rsidP="005B7567">
      <w:pPr>
        <w:rPr>
          <w:rFonts w:eastAsia="Times New Roman"/>
        </w:rPr>
      </w:pPr>
      <w:hyperlink r:id="rId7" w:history="1">
        <w:r w:rsidR="005B7567">
          <w:rPr>
            <w:rStyle w:val="Hyperlink"/>
            <w:rFonts w:ascii="Calibri" w:eastAsia="Times New Roman" w:hAnsi="Calibri"/>
            <w:color w:val="954F72"/>
            <w:sz w:val="22"/>
            <w:szCs w:val="22"/>
          </w:rPr>
          <w:t>https://bit.ly/FarallonRestoration</w:t>
        </w:r>
      </w:hyperlink>
    </w:p>
    <w:p w14:paraId="734C0CBD" w14:textId="77777777" w:rsidR="00824734" w:rsidRPr="00D83D1A" w:rsidRDefault="00824734" w:rsidP="00824734">
      <w:pPr>
        <w:tabs>
          <w:tab w:val="left" w:pos="720"/>
        </w:tabs>
        <w:rPr>
          <w:color w:val="000000"/>
        </w:rPr>
      </w:pPr>
      <w:r>
        <w:tab/>
      </w:r>
      <w:r>
        <w:rPr>
          <w:color w:val="000000"/>
        </w:rPr>
        <w:t xml:space="preserve"> </w:t>
      </w:r>
    </w:p>
    <w:p w14:paraId="4791B4EE" w14:textId="14135165" w:rsidR="00824734" w:rsidRDefault="00824734" w:rsidP="00824734">
      <w:pPr>
        <w:tabs>
          <w:tab w:val="left" w:pos="720"/>
        </w:tabs>
      </w:pPr>
      <w:r>
        <w:t>The program panel consists of scie</w:t>
      </w:r>
      <w:r w:rsidR="00E00823">
        <w:t xml:space="preserve">ntists </w:t>
      </w:r>
      <w:ins w:id="0" w:author="McChesney, Gerry" w:date="2020-07-12T13:30:00Z">
        <w:r w:rsidR="00F45C7A">
          <w:t xml:space="preserve">and land managers </w:t>
        </w:r>
      </w:ins>
      <w:r w:rsidR="00E00823">
        <w:t xml:space="preserve">with long experience on </w:t>
      </w:r>
      <w:r>
        <w:t xml:space="preserve">the </w:t>
      </w:r>
      <w:proofErr w:type="spellStart"/>
      <w:r>
        <w:t>Farallon</w:t>
      </w:r>
      <w:ins w:id="1" w:author="McChesney, Gerry" w:date="2020-07-12T13:30:00Z">
        <w:r w:rsidR="00F45C7A">
          <w:t>e</w:t>
        </w:r>
      </w:ins>
      <w:r>
        <w:t>s</w:t>
      </w:r>
      <w:proofErr w:type="spellEnd"/>
      <w:r>
        <w:t xml:space="preserve">:   </w:t>
      </w:r>
    </w:p>
    <w:p w14:paraId="3BD6FB7B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Gerry McChesney, </w:t>
      </w:r>
      <w:proofErr w:type="spellStart"/>
      <w:r>
        <w:t>Farallon</w:t>
      </w:r>
      <w:proofErr w:type="spellEnd"/>
      <w:r>
        <w:t xml:space="preserve"> Islands National Wildlife Refuge Manager;   </w:t>
      </w:r>
    </w:p>
    <w:p w14:paraId="417A828A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Winston Vickers, DVM, MPVM, University of California, Davis;   </w:t>
      </w:r>
    </w:p>
    <w:p w14:paraId="13EEAE58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Peter </w:t>
      </w:r>
      <w:proofErr w:type="spellStart"/>
      <w:r>
        <w:t>Warzybok</w:t>
      </w:r>
      <w:proofErr w:type="spellEnd"/>
      <w:r>
        <w:t xml:space="preserve">, </w:t>
      </w:r>
      <w:proofErr w:type="spellStart"/>
      <w:r>
        <w:t>Farallones</w:t>
      </w:r>
      <w:proofErr w:type="spellEnd"/>
      <w:r>
        <w:t xml:space="preserve"> Program Leader, Point Blue Conservation Science;   </w:t>
      </w:r>
    </w:p>
    <w:p w14:paraId="46A32103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Roger Harris, Certified Wildlife Biologist, Oceanic Society.    </w:t>
      </w:r>
    </w:p>
    <w:p w14:paraId="7B364F05" w14:textId="77777777" w:rsidR="00824734" w:rsidRDefault="00824734" w:rsidP="00824734">
      <w:pPr>
        <w:pStyle w:val="ListParagraph"/>
        <w:numPr>
          <w:ilvl w:val="0"/>
          <w:numId w:val="6"/>
        </w:numPr>
      </w:pPr>
      <w:r>
        <w:t>Anna Weinstein, Director of Ocean Resources, National Audubon Society, as master of ceremonies.  [</w:t>
      </w:r>
    </w:p>
    <w:p w14:paraId="023D8431" w14:textId="77777777" w:rsidR="005150CD" w:rsidRDefault="005150CD" w:rsidP="00824734">
      <w:pPr>
        <w:tabs>
          <w:tab w:val="left" w:pos="6190"/>
        </w:tabs>
      </w:pPr>
    </w:p>
    <w:p w14:paraId="2A821BE4" w14:textId="2290D8AF" w:rsidR="0036108F" w:rsidRDefault="00EB3051" w:rsidP="00F713D8">
      <w:r>
        <w:t>The Farall</w:t>
      </w:r>
      <w:r w:rsidR="008D1B8E">
        <w:t>on Islands host</w:t>
      </w:r>
      <w:r>
        <w:t xml:space="preserve"> the largest seabird rookery in the lower 48 states and have</w:t>
      </w:r>
      <w:r w:rsidR="005B5993">
        <w:t xml:space="preserve"> unique biological value.</w:t>
      </w:r>
      <w:r>
        <w:t xml:space="preserve"> T</w:t>
      </w:r>
      <w:r w:rsidRPr="00237A51">
        <w:t xml:space="preserve">he Farallons host 25 percent of </w:t>
      </w:r>
      <w:proofErr w:type="gramStart"/>
      <w:r w:rsidR="005B5993">
        <w:t>California’s</w:t>
      </w:r>
      <w:proofErr w:type="gramEnd"/>
      <w:r w:rsidR="005B5993">
        <w:t xml:space="preserve"> breeding seabirds</w:t>
      </w:r>
      <w:ins w:id="2" w:author="McChesney, Gerry" w:date="2020-07-12T13:30:00Z">
        <w:r w:rsidR="00F45C7A">
          <w:t>, with nearly</w:t>
        </w:r>
      </w:ins>
      <w:del w:id="3" w:author="McChesney, Gerry" w:date="2020-07-12T13:30:00Z">
        <w:r w:rsidR="005B5993" w:rsidDel="00F45C7A">
          <w:delText>;:</w:delText>
        </w:r>
      </w:del>
      <w:r w:rsidR="005B5993">
        <w:t xml:space="preserve"> </w:t>
      </w:r>
      <w:del w:id="4" w:author="McChesney, Gerry" w:date="2020-07-12T13:30:00Z">
        <w:r w:rsidRPr="00237A51" w:rsidDel="00F45C7A">
          <w:delText>mo</w:delText>
        </w:r>
      </w:del>
      <w:del w:id="5" w:author="McChesney, Gerry" w:date="2020-07-12T13:31:00Z">
        <w:r w:rsidRPr="00237A51" w:rsidDel="00F45C7A">
          <w:delText>re than</w:delText>
        </w:r>
      </w:del>
      <w:r w:rsidRPr="00237A51">
        <w:t xml:space="preserve"> </w:t>
      </w:r>
      <w:del w:id="6" w:author="McChesney, Gerry" w:date="2020-07-12T13:31:00Z">
        <w:r w:rsidRPr="00237A51" w:rsidDel="00F45C7A">
          <w:delText>300,000</w:delText>
        </w:r>
      </w:del>
      <w:ins w:id="7" w:author="McChesney, Gerry" w:date="2020-07-12T13:31:00Z">
        <w:r w:rsidR="00F45C7A">
          <w:t>350,000</w:t>
        </w:r>
      </w:ins>
      <w:r w:rsidRPr="00237A51">
        <w:t xml:space="preserve"> individuals of 13 species</w:t>
      </w:r>
      <w:r w:rsidR="008D1B8E">
        <w:t xml:space="preserve">. </w:t>
      </w:r>
      <w:proofErr w:type="gramStart"/>
      <w:r w:rsidR="008D1B8E">
        <w:t>But</w:t>
      </w:r>
      <w:proofErr w:type="gramEnd"/>
      <w:r w:rsidR="008D1B8E">
        <w:t xml:space="preserve"> introduced, </w:t>
      </w:r>
      <w:del w:id="8" w:author="McChesney, Gerry" w:date="2020-07-12T13:31:00Z">
        <w:r w:rsidR="008D1B8E" w:rsidDel="00F45C7A">
          <w:delText>non-native</w:delText>
        </w:r>
      </w:del>
      <w:commentRangeStart w:id="9"/>
      <w:ins w:id="10" w:author="McChesney, Gerry" w:date="2020-07-12T13:31:00Z">
        <w:r w:rsidR="00F45C7A">
          <w:t>invasive</w:t>
        </w:r>
        <w:commentRangeEnd w:id="9"/>
        <w:r w:rsidR="00F45C7A">
          <w:rPr>
            <w:rStyle w:val="CommentReference"/>
          </w:rPr>
          <w:commentReference w:id="9"/>
        </w:r>
      </w:ins>
      <w:r w:rsidR="008D1B8E">
        <w:t xml:space="preserve"> mice </w:t>
      </w:r>
      <w:r w:rsidR="00F713D8">
        <w:t>have pushed the rare Ashy Storm-Petrel</w:t>
      </w:r>
      <w:r w:rsidR="008D1B8E">
        <w:t xml:space="preserve"> on a </w:t>
      </w:r>
      <w:ins w:id="11" w:author="McChesney, Gerry" w:date="2020-07-12T13:32:00Z">
        <w:r w:rsidR="00F45C7A">
          <w:t xml:space="preserve">potential </w:t>
        </w:r>
      </w:ins>
      <w:r w:rsidR="008D1B8E">
        <w:t xml:space="preserve">path to extinction as well as impacting the </w:t>
      </w:r>
      <w:ins w:id="12" w:author="McChesney, Gerry" w:date="2020-07-12T13:32:00Z">
        <w:r w:rsidR="00F45C7A">
          <w:t xml:space="preserve">species </w:t>
        </w:r>
      </w:ins>
      <w:ins w:id="13" w:author="McChesney, Gerry" w:date="2020-07-12T13:33:00Z">
        <w:r w:rsidR="00F45C7A">
          <w:t xml:space="preserve">found nowhere else including the </w:t>
        </w:r>
      </w:ins>
      <w:del w:id="14" w:author="McChesney, Gerry" w:date="2020-07-12T13:33:00Z">
        <w:r w:rsidR="008D1B8E" w:rsidDel="00F45C7A">
          <w:delText xml:space="preserve">endemic </w:delText>
        </w:r>
      </w:del>
      <w:proofErr w:type="spellStart"/>
      <w:r w:rsidR="008D1B8E">
        <w:t>Farallon</w:t>
      </w:r>
      <w:proofErr w:type="spellEnd"/>
      <w:r w:rsidR="008D1B8E">
        <w:t xml:space="preserve"> Camel Cricket</w:t>
      </w:r>
      <w:ins w:id="15" w:author="McChesney, Gerry" w:date="2020-07-12T13:33:00Z">
        <w:r w:rsidR="00F45C7A">
          <w:t>,</w:t>
        </w:r>
      </w:ins>
      <w:r w:rsidR="008D1B8E">
        <w:t xml:space="preserve"> </w:t>
      </w:r>
      <w:del w:id="16" w:author="McChesney, Gerry" w:date="2020-07-12T13:33:00Z">
        <w:r w:rsidR="008D1B8E" w:rsidDel="00F45C7A">
          <w:delText>a</w:delText>
        </w:r>
        <w:r w:rsidR="005B5993" w:rsidDel="00F45C7A">
          <w:delText xml:space="preserve">nd </w:delText>
        </w:r>
      </w:del>
      <w:proofErr w:type="spellStart"/>
      <w:r w:rsidR="005B5993">
        <w:t>Farallon</w:t>
      </w:r>
      <w:proofErr w:type="spellEnd"/>
      <w:r w:rsidR="005B5993">
        <w:t xml:space="preserve"> Arboreal Salamander</w:t>
      </w:r>
      <w:r w:rsidR="00462863">
        <w:t xml:space="preserve">. </w:t>
      </w:r>
      <w:r w:rsidR="00266F4F">
        <w:t>M</w:t>
      </w:r>
      <w:r w:rsidR="0036108F">
        <w:t xml:space="preserve">ice </w:t>
      </w:r>
      <w:ins w:id="17" w:author="McChesney, Gerry" w:date="2020-07-12T13:34:00Z">
        <w:r w:rsidR="00F45C7A">
          <w:t xml:space="preserve">also </w:t>
        </w:r>
      </w:ins>
      <w:r w:rsidR="0036108F">
        <w:t xml:space="preserve">feed on native vegetation, promoting </w:t>
      </w:r>
      <w:del w:id="18" w:author="McChesney, Gerry" w:date="2020-07-12T13:34:00Z">
        <w:r w:rsidR="0036108F" w:rsidDel="00F45C7A">
          <w:delText>non-native</w:delText>
        </w:r>
      </w:del>
      <w:ins w:id="19" w:author="McChesney, Gerry" w:date="2020-07-12T13:34:00Z">
        <w:r w:rsidR="00F45C7A">
          <w:t>invasive</w:t>
        </w:r>
      </w:ins>
      <w:r w:rsidR="0036108F">
        <w:t xml:space="preserve"> plants, and</w:t>
      </w:r>
      <w:r w:rsidR="0004665F">
        <w:t>, over time,</w:t>
      </w:r>
      <w:r w:rsidR="0036108F">
        <w:t xml:space="preserve"> may attack the nestlings of native seabirds</w:t>
      </w:r>
      <w:r w:rsidR="0004665F">
        <w:t>, as has happened on other islands</w:t>
      </w:r>
      <w:r w:rsidR="0036108F">
        <w:t xml:space="preserve">. </w:t>
      </w:r>
      <w:r w:rsidR="00AF6FF8">
        <w:t xml:space="preserve">See: </w:t>
      </w:r>
      <w:hyperlink r:id="rId10" w:history="1">
        <w:r w:rsidR="00AF6FF8">
          <w:rPr>
            <w:rStyle w:val="Hyperlink"/>
          </w:rPr>
          <w:t>https://www.youtube.com/watch?v=mTvcGU0FdMA</w:t>
        </w:r>
      </w:hyperlink>
      <w:r w:rsidR="00AF6FF8">
        <w:t>.</w:t>
      </w:r>
    </w:p>
    <w:p w14:paraId="41F497AE" w14:textId="5F6BC49A" w:rsidR="00266F4F" w:rsidRDefault="00266F4F" w:rsidP="0036108F"/>
    <w:p w14:paraId="31E50A20" w14:textId="0B6E84C0" w:rsidR="0036108F" w:rsidRDefault="00F93587" w:rsidP="0036108F">
      <w:pPr>
        <w:rPr>
          <w:rFonts w:eastAsia="Times New Roman"/>
          <w:color w:val="000000"/>
        </w:rPr>
      </w:pPr>
      <w:r>
        <w:rPr>
          <w:rFonts w:eastAsia="Times New Roman"/>
        </w:rPr>
        <w:t>The</w:t>
      </w:r>
      <w:r w:rsidR="00266F4F">
        <w:rPr>
          <w:rFonts w:eastAsia="Times New Roman"/>
        </w:rPr>
        <w:t xml:space="preserve"> plan draws on long-term studies starting in 1968, with planning dating back to 2004.</w:t>
      </w:r>
      <w:r w:rsidR="00266F4F">
        <w:rPr>
          <w:rFonts w:eastAsia="Times New Roman"/>
          <w:color w:val="000000"/>
        </w:rPr>
        <w:t xml:space="preserve"> </w:t>
      </w:r>
      <w:r w:rsidR="00A01127">
        <w:rPr>
          <w:rFonts w:eastAsia="Times New Roman"/>
          <w:color w:val="000000"/>
        </w:rPr>
        <w:t>Hardly a rush to action.</w:t>
      </w:r>
    </w:p>
    <w:p w14:paraId="29E77C4A" w14:textId="77777777" w:rsidR="00A01127" w:rsidRDefault="00A01127" w:rsidP="0036108F">
      <w:pPr>
        <w:rPr>
          <w:rFonts w:eastAsia="Times New Roman"/>
          <w:color w:val="000000"/>
        </w:rPr>
      </w:pPr>
    </w:p>
    <w:p w14:paraId="79566D2D" w14:textId="33C926BF" w:rsidR="005B5993" w:rsidRDefault="00F26E3A" w:rsidP="0036108F">
      <w:pPr>
        <w:rPr>
          <w:rFonts w:eastAsia="Times New Roman"/>
          <w:color w:val="000000"/>
        </w:rPr>
      </w:pPr>
      <w:r w:rsidRPr="0036108F">
        <w:rPr>
          <w:rFonts w:eastAsia="Times New Roman"/>
          <w:color w:val="000000"/>
        </w:rPr>
        <w:t>Th</w:t>
      </w:r>
      <w:r w:rsidR="00AF6FF8">
        <w:rPr>
          <w:rFonts w:eastAsia="Times New Roman"/>
          <w:color w:val="000000"/>
        </w:rPr>
        <w:t>e</w:t>
      </w:r>
      <w:r w:rsidRPr="0036108F">
        <w:rPr>
          <w:rFonts w:eastAsia="Times New Roman"/>
          <w:color w:val="000000"/>
        </w:rPr>
        <w:t xml:space="preserve"> </w:t>
      </w:r>
      <w:r w:rsidR="005B5993">
        <w:rPr>
          <w:rFonts w:eastAsia="Times New Roman"/>
          <w:color w:val="000000"/>
        </w:rPr>
        <w:t xml:space="preserve">plan involves the </w:t>
      </w:r>
      <w:r w:rsidRPr="00AF6FF8">
        <w:rPr>
          <w:rFonts w:eastAsia="Times New Roman"/>
          <w:color w:val="000000"/>
        </w:rPr>
        <w:t>one-time</w:t>
      </w:r>
      <w:r w:rsidR="00AF6FF8" w:rsidRPr="00AF6FF8">
        <w:rPr>
          <w:rFonts w:eastAsia="Times New Roman"/>
          <w:color w:val="000000"/>
        </w:rPr>
        <w:t xml:space="preserve"> </w:t>
      </w:r>
      <w:r w:rsidRPr="00AF6FF8">
        <w:rPr>
          <w:rFonts w:eastAsia="Times New Roman"/>
          <w:color w:val="000000"/>
        </w:rPr>
        <w:t>use</w:t>
      </w:r>
      <w:r w:rsidRPr="0036108F">
        <w:rPr>
          <w:rFonts w:eastAsia="Times New Roman"/>
          <w:color w:val="000000"/>
        </w:rPr>
        <w:t xml:space="preserve"> </w:t>
      </w:r>
      <w:r w:rsidR="00AF6FF8">
        <w:rPr>
          <w:rFonts w:eastAsia="Times New Roman"/>
          <w:color w:val="000000"/>
        </w:rPr>
        <w:t>of a rodenticid</w:t>
      </w:r>
      <w:r w:rsidR="00F713D8">
        <w:rPr>
          <w:rFonts w:eastAsia="Times New Roman"/>
          <w:color w:val="000000"/>
        </w:rPr>
        <w:t xml:space="preserve">e – </w:t>
      </w:r>
      <w:r w:rsidR="00AF6FF8">
        <w:rPr>
          <w:rFonts w:eastAsia="Times New Roman"/>
          <w:color w:val="000000"/>
        </w:rPr>
        <w:t xml:space="preserve"> permitted for island restorations onl</w:t>
      </w:r>
      <w:r w:rsidR="009B3D4C">
        <w:rPr>
          <w:rFonts w:eastAsia="Times New Roman"/>
          <w:color w:val="000000"/>
        </w:rPr>
        <w:t xml:space="preserve">y – is </w:t>
      </w:r>
      <w:r w:rsidR="001C1B5F" w:rsidRPr="0036108F">
        <w:rPr>
          <w:rFonts w:eastAsia="Times New Roman"/>
          <w:color w:val="000000"/>
        </w:rPr>
        <w:t xml:space="preserve">vastly </w:t>
      </w:r>
      <w:r w:rsidR="00F93587">
        <w:rPr>
          <w:rFonts w:eastAsia="Times New Roman"/>
          <w:color w:val="000000"/>
        </w:rPr>
        <w:t>different from the indiscriminate</w:t>
      </w:r>
      <w:r w:rsidRPr="0036108F">
        <w:rPr>
          <w:rFonts w:eastAsia="Times New Roman"/>
          <w:color w:val="000000"/>
        </w:rPr>
        <w:t xml:space="preserve"> </w:t>
      </w:r>
      <w:r w:rsidR="001C54BF">
        <w:rPr>
          <w:rFonts w:eastAsia="Times New Roman"/>
          <w:color w:val="000000"/>
        </w:rPr>
        <w:t>over</w:t>
      </w:r>
      <w:r w:rsidR="00F93587">
        <w:rPr>
          <w:rFonts w:eastAsia="Times New Roman"/>
          <w:color w:val="000000"/>
        </w:rPr>
        <w:t>-</w:t>
      </w:r>
      <w:r w:rsidRPr="0036108F">
        <w:rPr>
          <w:rFonts w:eastAsia="Times New Roman"/>
          <w:color w:val="000000"/>
        </w:rPr>
        <w:t xml:space="preserve">use of rodenticides </w:t>
      </w:r>
      <w:r w:rsidR="00DB651E">
        <w:rPr>
          <w:rFonts w:eastAsia="Times New Roman"/>
          <w:color w:val="000000"/>
        </w:rPr>
        <w:t>in agriculture and home use</w:t>
      </w:r>
      <w:r w:rsidR="005510C1">
        <w:rPr>
          <w:rFonts w:eastAsia="Times New Roman"/>
          <w:color w:val="000000"/>
        </w:rPr>
        <w:t xml:space="preserve"> on the mainland</w:t>
      </w:r>
      <w:r w:rsidR="00DB651E">
        <w:rPr>
          <w:rFonts w:eastAsia="Times New Roman"/>
          <w:color w:val="000000"/>
        </w:rPr>
        <w:t xml:space="preserve">. </w:t>
      </w:r>
      <w:r w:rsidR="00462863">
        <w:rPr>
          <w:rFonts w:eastAsia="Times New Roman"/>
          <w:color w:val="000000"/>
        </w:rPr>
        <w:t xml:space="preserve"> </w:t>
      </w:r>
      <w:r w:rsidR="005150CD">
        <w:rPr>
          <w:rFonts w:eastAsia="Times New Roman"/>
          <w:color w:val="000000"/>
        </w:rPr>
        <w:t xml:space="preserve">Most of the bait pellets </w:t>
      </w:r>
      <w:del w:id="20" w:author="McChesney, Gerry" w:date="2020-07-12T13:35:00Z">
        <w:r w:rsidR="005150CD" w:rsidDel="00F45C7A">
          <w:rPr>
            <w:rFonts w:eastAsia="Times New Roman"/>
            <w:color w:val="000000"/>
          </w:rPr>
          <w:delText xml:space="preserve">is </w:delText>
        </w:r>
      </w:del>
      <w:ins w:id="21" w:author="McChesney, Gerry" w:date="2020-07-12T13:35:00Z">
        <w:r w:rsidR="00F45C7A">
          <w:rPr>
            <w:rFonts w:eastAsia="Times New Roman"/>
            <w:color w:val="000000"/>
          </w:rPr>
          <w:t>are</w:t>
        </w:r>
        <w:r w:rsidR="00F45C7A">
          <w:rPr>
            <w:rFonts w:eastAsia="Times New Roman"/>
            <w:color w:val="000000"/>
          </w:rPr>
          <w:t xml:space="preserve"> </w:t>
        </w:r>
      </w:ins>
      <w:r w:rsidR="005150CD">
        <w:rPr>
          <w:rFonts w:eastAsia="Times New Roman"/>
          <w:color w:val="000000"/>
        </w:rPr>
        <w:t>non-germinating grain</w:t>
      </w:r>
      <w:ins w:id="22" w:author="McChesney, Gerry" w:date="2020-07-12T13:35:00Z">
        <w:r w:rsidR="00F45C7A">
          <w:rPr>
            <w:rFonts w:eastAsia="Times New Roman"/>
            <w:color w:val="000000"/>
          </w:rPr>
          <w:t>s</w:t>
        </w:r>
      </w:ins>
      <w:r w:rsidR="005150CD">
        <w:rPr>
          <w:rFonts w:eastAsia="Times New Roman"/>
          <w:color w:val="000000"/>
        </w:rPr>
        <w:t xml:space="preserve">.  </w:t>
      </w:r>
      <w:r w:rsidR="00D23C5A">
        <w:rPr>
          <w:rFonts w:eastAsia="Times New Roman"/>
          <w:color w:val="000000"/>
        </w:rPr>
        <w:t>The actual amount</w:t>
      </w:r>
      <w:r w:rsidR="005150CD">
        <w:rPr>
          <w:rFonts w:eastAsia="Times New Roman"/>
          <w:color w:val="000000"/>
        </w:rPr>
        <w:t xml:space="preserve"> of toxicant released would be less than </w:t>
      </w:r>
      <w:commentRangeStart w:id="23"/>
      <w:r w:rsidR="005150CD">
        <w:rPr>
          <w:rFonts w:eastAsia="Times New Roman"/>
          <w:color w:val="000000"/>
        </w:rPr>
        <w:t>2</w:t>
      </w:r>
      <w:commentRangeEnd w:id="23"/>
      <w:r w:rsidR="00F45C7A">
        <w:rPr>
          <w:rStyle w:val="CommentReference"/>
        </w:rPr>
        <w:commentReference w:id="23"/>
      </w:r>
      <w:r w:rsidR="005150CD">
        <w:rPr>
          <w:rFonts w:eastAsia="Times New Roman"/>
          <w:color w:val="000000"/>
        </w:rPr>
        <w:t xml:space="preserve"> ounces</w:t>
      </w:r>
      <w:r w:rsidR="00D23C5A">
        <w:rPr>
          <w:rFonts w:eastAsia="Times New Roman"/>
          <w:color w:val="000000"/>
        </w:rPr>
        <w:t xml:space="preserve"> </w:t>
      </w:r>
      <w:r w:rsidR="00880E9A">
        <w:rPr>
          <w:rFonts w:eastAsia="Times New Roman"/>
          <w:color w:val="000000"/>
        </w:rPr>
        <w:t>total</w:t>
      </w:r>
      <w:r w:rsidR="00D23C5A">
        <w:rPr>
          <w:rFonts w:eastAsia="Times New Roman"/>
          <w:color w:val="000000"/>
        </w:rPr>
        <w:t xml:space="preserve">, not the 1.5 tons claimed. </w:t>
      </w:r>
    </w:p>
    <w:p w14:paraId="45359536" w14:textId="77777777" w:rsidR="005B5993" w:rsidRDefault="005B5993" w:rsidP="0036108F">
      <w:pPr>
        <w:rPr>
          <w:rFonts w:eastAsia="Times New Roman"/>
          <w:color w:val="000000"/>
        </w:rPr>
      </w:pPr>
    </w:p>
    <w:p w14:paraId="692E0BB7" w14:textId="7C511A98" w:rsidR="00F26E3A" w:rsidRPr="005B5993" w:rsidRDefault="00A01127" w:rsidP="0036108F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The</w:t>
      </w:r>
      <w:r w:rsidR="009B3D4C" w:rsidRPr="00F26E3A">
        <w:rPr>
          <w:rFonts w:eastAsia="Times New Roman"/>
          <w:color w:val="000000"/>
        </w:rPr>
        <w:t xml:space="preserve"> </w:t>
      </w:r>
      <w:commentRangeStart w:id="24"/>
      <w:r w:rsidR="009B3D4C">
        <w:rPr>
          <w:rFonts w:eastAsia="Times New Roman"/>
          <w:color w:val="000000"/>
        </w:rPr>
        <w:t>994</w:t>
      </w:r>
      <w:commentRangeEnd w:id="24"/>
      <w:r w:rsidR="00F45C7A">
        <w:rPr>
          <w:rStyle w:val="CommentReference"/>
        </w:rPr>
        <w:commentReference w:id="24"/>
      </w:r>
      <w:r w:rsidR="009B3D4C">
        <w:rPr>
          <w:rFonts w:eastAsia="Times New Roman"/>
          <w:color w:val="000000"/>
        </w:rPr>
        <w:t xml:space="preserve"> </w:t>
      </w:r>
      <w:r w:rsidR="009B3D4C" w:rsidRPr="00F26E3A">
        <w:rPr>
          <w:rFonts w:eastAsia="Times New Roman"/>
          <w:color w:val="000000"/>
        </w:rPr>
        <w:t>previous island restorations</w:t>
      </w:r>
      <w:r w:rsidR="009B3D4C">
        <w:rPr>
          <w:rFonts w:eastAsia="Times New Roman"/>
          <w:color w:val="000000"/>
        </w:rPr>
        <w:t xml:space="preserve"> around the world</w:t>
      </w:r>
      <w:r>
        <w:rPr>
          <w:rFonts w:eastAsia="Times New Roman"/>
          <w:color w:val="000000"/>
        </w:rPr>
        <w:t xml:space="preserve"> have </w:t>
      </w:r>
      <w:commentRangeStart w:id="25"/>
      <w:r>
        <w:rPr>
          <w:rFonts w:eastAsia="Times New Roman"/>
          <w:color w:val="000000"/>
        </w:rPr>
        <w:t>demonstrated that</w:t>
      </w:r>
      <w:r w:rsidR="009B3D4C" w:rsidRPr="00F26E3A">
        <w:rPr>
          <w:rFonts w:eastAsia="Times New Roman"/>
          <w:color w:val="000000"/>
        </w:rPr>
        <w:t xml:space="preserve"> there is only one way </w:t>
      </w:r>
      <w:proofErr w:type="gramStart"/>
      <w:r w:rsidR="009B3D4C" w:rsidRPr="00F26E3A">
        <w:rPr>
          <w:rFonts w:eastAsia="Times New Roman"/>
          <w:color w:val="000000"/>
        </w:rPr>
        <w:t xml:space="preserve">to </w:t>
      </w:r>
      <w:r w:rsidR="009B3D4C">
        <w:rPr>
          <w:rFonts w:eastAsia="Times New Roman"/>
          <w:color w:val="000000"/>
        </w:rPr>
        <w:t xml:space="preserve">successfully </w:t>
      </w:r>
      <w:r w:rsidR="009B3D4C" w:rsidRPr="00F26E3A">
        <w:rPr>
          <w:rFonts w:eastAsia="Times New Roman"/>
          <w:color w:val="000000"/>
        </w:rPr>
        <w:t>eradicate</w:t>
      </w:r>
      <w:proofErr w:type="gramEnd"/>
      <w:r w:rsidR="009B3D4C" w:rsidRPr="00F26E3A">
        <w:rPr>
          <w:rFonts w:eastAsia="Times New Roman"/>
          <w:color w:val="000000"/>
        </w:rPr>
        <w:t xml:space="preserve"> </w:t>
      </w:r>
      <w:r w:rsidR="009B3D4C">
        <w:rPr>
          <w:rFonts w:eastAsia="Times New Roman"/>
          <w:color w:val="000000"/>
        </w:rPr>
        <w:t>introduced rodents</w:t>
      </w:r>
      <w:commentRangeEnd w:id="25"/>
      <w:r w:rsidR="00940F1A">
        <w:rPr>
          <w:rStyle w:val="CommentReference"/>
        </w:rPr>
        <w:commentReference w:id="25"/>
      </w:r>
      <w:r w:rsidR="009B3D4C">
        <w:t xml:space="preserve">. </w:t>
      </w:r>
      <w:commentRangeStart w:id="26"/>
      <w:r w:rsidR="009B3D4C">
        <w:t>Not a single island has been successfully treated by an alternative method</w:t>
      </w:r>
      <w:r w:rsidR="005B5993">
        <w:t xml:space="preserve"> to the one the Service using</w:t>
      </w:r>
      <w:commentRangeEnd w:id="26"/>
      <w:r w:rsidR="00940F1A">
        <w:rPr>
          <w:rStyle w:val="CommentReference"/>
        </w:rPr>
        <w:commentReference w:id="26"/>
      </w:r>
      <w:r w:rsidR="009B3D4C">
        <w:t>.</w:t>
      </w:r>
      <w:r w:rsidR="005B5993">
        <w:t xml:space="preserve"> </w:t>
      </w:r>
      <w:ins w:id="27" w:author="McChesney, Gerry" w:date="2020-07-12T13:45:00Z">
        <w:r w:rsidR="00940F1A">
          <w:t xml:space="preserve">Between </w:t>
        </w:r>
      </w:ins>
      <w:del w:id="28" w:author="McChesney, Gerry" w:date="2020-07-12T13:45:00Z">
        <w:r w:rsidR="005B5993" w:rsidDel="00940F1A">
          <w:rPr>
            <w:rFonts w:eastAsia="Times New Roman"/>
            <w:color w:val="000000"/>
          </w:rPr>
          <w:delText>S</w:delText>
        </w:r>
        <w:r w:rsidR="005B5993" w:rsidRPr="00266F4F" w:rsidDel="00940F1A">
          <w:rPr>
            <w:rFonts w:eastAsia="Times New Roman"/>
            <w:color w:val="000000"/>
          </w:rPr>
          <w:delText xml:space="preserve">ince </w:delText>
        </w:r>
      </w:del>
      <w:r w:rsidR="005B5993" w:rsidRPr="00266F4F">
        <w:rPr>
          <w:rFonts w:eastAsia="Times New Roman"/>
          <w:color w:val="000000"/>
        </w:rPr>
        <w:t>2007</w:t>
      </w:r>
      <w:ins w:id="29" w:author="McChesney, Gerry" w:date="2020-07-12T13:45:00Z">
        <w:r w:rsidR="00940F1A">
          <w:rPr>
            <w:rFonts w:eastAsia="Times New Roman"/>
            <w:color w:val="000000"/>
          </w:rPr>
          <w:t xml:space="preserve"> and 2019</w:t>
        </w:r>
      </w:ins>
      <w:r w:rsidR="005B5993" w:rsidRPr="00266F4F">
        <w:rPr>
          <w:rFonts w:eastAsia="Times New Roman"/>
          <w:color w:val="000000"/>
        </w:rPr>
        <w:t xml:space="preserve">, 28 of the 30 </w:t>
      </w:r>
      <w:ins w:id="30" w:author="McChesney, Gerry" w:date="2020-07-12T13:44:00Z">
        <w:r w:rsidR="00940F1A">
          <w:rPr>
            <w:rFonts w:eastAsia="Times New Roman"/>
            <w:color w:val="000000"/>
          </w:rPr>
          <w:t xml:space="preserve">house </w:t>
        </w:r>
      </w:ins>
      <w:r w:rsidR="005B5993" w:rsidRPr="00266F4F">
        <w:rPr>
          <w:rFonts w:eastAsia="Times New Roman"/>
          <w:color w:val="000000"/>
        </w:rPr>
        <w:t xml:space="preserve">mouse eradications undertaken </w:t>
      </w:r>
      <w:r w:rsidR="005B5993">
        <w:rPr>
          <w:rFonts w:eastAsia="Times New Roman"/>
          <w:color w:val="000000"/>
        </w:rPr>
        <w:t xml:space="preserve">on islands </w:t>
      </w:r>
      <w:del w:id="31" w:author="McChesney, Gerry" w:date="2020-07-12T13:44:00Z">
        <w:r w:rsidR="005B5993" w:rsidDel="00940F1A">
          <w:rPr>
            <w:rFonts w:eastAsia="Times New Roman"/>
            <w:color w:val="000000"/>
          </w:rPr>
          <w:delText xml:space="preserve">with </w:delText>
        </w:r>
      </w:del>
      <w:r w:rsidR="005B5993" w:rsidRPr="00266F4F">
        <w:rPr>
          <w:rFonts w:eastAsia="Times New Roman"/>
          <w:color w:val="000000"/>
        </w:rPr>
        <w:t>have been successfu</w:t>
      </w:r>
      <w:r w:rsidR="005B5993">
        <w:rPr>
          <w:rFonts w:eastAsia="Times New Roman"/>
          <w:color w:val="000000"/>
        </w:rPr>
        <w:t xml:space="preserve">l, </w:t>
      </w:r>
      <w:commentRangeStart w:id="32"/>
      <w:r w:rsidR="005B5993">
        <w:rPr>
          <w:rFonts w:eastAsia="Times New Roman"/>
          <w:color w:val="000000"/>
        </w:rPr>
        <w:t>wi</w:t>
      </w:r>
      <w:r w:rsidR="00F10D25">
        <w:rPr>
          <w:rFonts w:eastAsia="Times New Roman"/>
          <w:color w:val="000000"/>
        </w:rPr>
        <w:t>th the remaining two</w:t>
      </w:r>
      <w:r w:rsidR="005B5993">
        <w:rPr>
          <w:rFonts w:eastAsia="Times New Roman"/>
          <w:color w:val="000000"/>
        </w:rPr>
        <w:t xml:space="preserve"> still </w:t>
      </w:r>
      <w:proofErr w:type="gramStart"/>
      <w:r w:rsidR="005B5993">
        <w:rPr>
          <w:rFonts w:eastAsia="Times New Roman"/>
          <w:color w:val="000000"/>
        </w:rPr>
        <w:t>being monitored</w:t>
      </w:r>
      <w:commentRangeEnd w:id="32"/>
      <w:proofErr w:type="gramEnd"/>
      <w:r w:rsidR="00940F1A">
        <w:rPr>
          <w:rStyle w:val="CommentReference"/>
        </w:rPr>
        <w:commentReference w:id="32"/>
      </w:r>
      <w:ins w:id="33" w:author="McChesney, Gerry" w:date="2020-07-12T13:44:00Z">
        <w:r w:rsidR="00940F1A">
          <w:rPr>
            <w:rFonts w:eastAsia="Times New Roman"/>
            <w:color w:val="000000"/>
          </w:rPr>
          <w:t>.</w:t>
        </w:r>
      </w:ins>
    </w:p>
    <w:p w14:paraId="7997B75E" w14:textId="77777777" w:rsidR="009B3D4C" w:rsidRDefault="009B3D4C" w:rsidP="009B3D4C">
      <w:pPr>
        <w:rPr>
          <w:rFonts w:eastAsia="Times New Roman"/>
          <w:color w:val="000000"/>
        </w:rPr>
      </w:pPr>
    </w:p>
    <w:p w14:paraId="4C6277F3" w14:textId="1B859424" w:rsidR="009B3D4C" w:rsidRDefault="00A01127" w:rsidP="009B3D4C">
      <w:r>
        <w:t>A</w:t>
      </w:r>
      <w:r w:rsidR="001C54BF">
        <w:t>lternative solutions, including contracepti</w:t>
      </w:r>
      <w:r>
        <w:t xml:space="preserve">ves, have been suggested. </w:t>
      </w:r>
      <w:commentRangeStart w:id="34"/>
      <w:r w:rsidR="001C54BF">
        <w:t xml:space="preserve">A </w:t>
      </w:r>
      <w:r w:rsidR="009B3D4C" w:rsidRPr="00A37C28">
        <w:t>contracepti</w:t>
      </w:r>
      <w:r w:rsidR="00F10D25">
        <w:t xml:space="preserve">ve approach to </w:t>
      </w:r>
      <w:r w:rsidR="009B3D4C">
        <w:t>eradication</w:t>
      </w:r>
      <w:r w:rsidR="009B3D4C" w:rsidRPr="00A37C28">
        <w:t xml:space="preserve"> i</w:t>
      </w:r>
      <w:r w:rsidR="009B3D4C">
        <w:t>s</w:t>
      </w:r>
      <w:r w:rsidR="009B3D4C" w:rsidRPr="00A37C28">
        <w:t xml:space="preserve"> unavailable</w:t>
      </w:r>
      <w:r w:rsidR="005510C1">
        <w:t xml:space="preserve"> because it has no</w:t>
      </w:r>
      <w:r w:rsidR="004E6A7E">
        <w:t>t undergone sufficient testing or environmental review, n</w:t>
      </w:r>
      <w:r w:rsidR="005510C1">
        <w:t xml:space="preserve">or received </w:t>
      </w:r>
      <w:r w:rsidR="00F93587">
        <w:t xml:space="preserve">any </w:t>
      </w:r>
      <w:r w:rsidR="005510C1">
        <w:t>necessary permits</w:t>
      </w:r>
      <w:r>
        <w:t xml:space="preserve"> allowing use</w:t>
      </w:r>
      <w:r w:rsidR="005510C1">
        <w:t xml:space="preserve">. </w:t>
      </w:r>
      <w:r w:rsidR="009B3D4C">
        <w:t>I</w:t>
      </w:r>
      <w:commentRangeEnd w:id="34"/>
      <w:r w:rsidR="00940F1A">
        <w:rPr>
          <w:rStyle w:val="CommentReference"/>
        </w:rPr>
        <w:commentReference w:id="34"/>
      </w:r>
    </w:p>
    <w:p w14:paraId="7CC82DC4" w14:textId="77777777" w:rsidR="009B3D4C" w:rsidRPr="00F26E3A" w:rsidRDefault="009B3D4C" w:rsidP="009B3D4C"/>
    <w:p w14:paraId="0FDBB6D2" w14:textId="1D1BF709" w:rsidR="005B5993" w:rsidRDefault="009B3D4C" w:rsidP="0036108F">
      <w:pPr>
        <w:rPr>
          <w:rFonts w:eastAsia="Times New Roman"/>
          <w:color w:val="000000"/>
        </w:rPr>
      </w:pPr>
      <w:r w:rsidRPr="00F26E3A">
        <w:rPr>
          <w:rFonts w:eastAsia="Times New Roman"/>
          <w:color w:val="000000"/>
        </w:rPr>
        <w:lastRenderedPageBreak/>
        <w:t>If there were a feasible non-lethal means of removin</w:t>
      </w:r>
      <w:r w:rsidR="00F93587">
        <w:rPr>
          <w:rFonts w:eastAsia="Times New Roman"/>
          <w:color w:val="000000"/>
        </w:rPr>
        <w:t xml:space="preserve">g the introduced mice, the </w:t>
      </w:r>
      <w:r w:rsidRPr="00F26E3A">
        <w:rPr>
          <w:rFonts w:eastAsia="Times New Roman"/>
          <w:color w:val="000000"/>
        </w:rPr>
        <w:t xml:space="preserve">scientists who have worked on this project for decades and have dedicated their lives to the restoration of the </w:t>
      </w:r>
      <w:proofErr w:type="spellStart"/>
      <w:r w:rsidRPr="00F26E3A">
        <w:rPr>
          <w:rFonts w:eastAsia="Times New Roman"/>
          <w:color w:val="000000"/>
        </w:rPr>
        <w:t>Farallones</w:t>
      </w:r>
      <w:proofErr w:type="spellEnd"/>
      <w:r w:rsidR="00F93587">
        <w:rPr>
          <w:rFonts w:eastAsia="Times New Roman"/>
          <w:color w:val="000000"/>
        </w:rPr>
        <w:t>,</w:t>
      </w:r>
      <w:r w:rsidR="005B5993">
        <w:rPr>
          <w:rFonts w:eastAsia="Times New Roman"/>
          <w:color w:val="000000"/>
        </w:rPr>
        <w:t xml:space="preserve"> would embrace it.</w:t>
      </w:r>
    </w:p>
    <w:p w14:paraId="73FA8922" w14:textId="3E9F3CE3" w:rsidR="0036108F" w:rsidRDefault="00F26E3A" w:rsidP="0036108F">
      <w:pPr>
        <w:rPr>
          <w:rFonts w:eastAsia="Times New Roman"/>
          <w:color w:val="000000"/>
        </w:rPr>
      </w:pPr>
      <w:r w:rsidRPr="0036108F">
        <w:rPr>
          <w:rFonts w:eastAsia="Times New Roman"/>
          <w:color w:val="000000"/>
        </w:rPr>
        <w:t>A</w:t>
      </w:r>
      <w:r w:rsidR="006935D8">
        <w:rPr>
          <w:rFonts w:eastAsia="Times New Roman"/>
          <w:color w:val="000000"/>
        </w:rPr>
        <w:t>ny a</w:t>
      </w:r>
      <w:r w:rsidRPr="0036108F">
        <w:rPr>
          <w:rFonts w:eastAsia="Times New Roman"/>
          <w:color w:val="000000"/>
        </w:rPr>
        <w:t>dverse impacts</w:t>
      </w:r>
      <w:r w:rsidR="004E6A7E">
        <w:rPr>
          <w:rFonts w:eastAsia="Times New Roman"/>
          <w:color w:val="000000"/>
        </w:rPr>
        <w:t xml:space="preserve"> to other species</w:t>
      </w:r>
      <w:r w:rsidR="005163F6">
        <w:rPr>
          <w:rFonts w:eastAsia="Times New Roman"/>
          <w:color w:val="000000"/>
        </w:rPr>
        <w:t xml:space="preserve"> </w:t>
      </w:r>
      <w:r w:rsidR="006935D8">
        <w:rPr>
          <w:rFonts w:eastAsia="Times New Roman"/>
          <w:color w:val="000000"/>
        </w:rPr>
        <w:t xml:space="preserve">would </w:t>
      </w:r>
      <w:r w:rsidRPr="0036108F">
        <w:rPr>
          <w:rFonts w:eastAsia="Times New Roman"/>
          <w:color w:val="000000"/>
        </w:rPr>
        <w:t xml:space="preserve">be </w:t>
      </w:r>
      <w:r w:rsidR="00F93587">
        <w:rPr>
          <w:rFonts w:eastAsia="Times New Roman"/>
          <w:iCs/>
          <w:color w:val="000000"/>
        </w:rPr>
        <w:t xml:space="preserve">short-term to individuals. </w:t>
      </w:r>
      <w:r w:rsidR="00EE7CC7" w:rsidRPr="0036108F">
        <w:rPr>
          <w:rFonts w:eastAsia="Times New Roman"/>
          <w:color w:val="000000"/>
        </w:rPr>
        <w:t xml:space="preserve">The </w:t>
      </w:r>
      <w:r w:rsidR="006935D8">
        <w:rPr>
          <w:rFonts w:eastAsia="Times New Roman"/>
          <w:color w:val="000000"/>
        </w:rPr>
        <w:t>F</w:t>
      </w:r>
      <w:r w:rsidR="00263467">
        <w:rPr>
          <w:rFonts w:eastAsia="Times New Roman"/>
          <w:color w:val="000000"/>
        </w:rPr>
        <w:t xml:space="preserve">ish and Wildlife </w:t>
      </w:r>
      <w:r w:rsidR="00EE7CC7" w:rsidRPr="0036108F">
        <w:rPr>
          <w:rFonts w:eastAsia="Times New Roman"/>
          <w:color w:val="000000"/>
        </w:rPr>
        <w:t>Service has been falsely accused of saying “at least 1,000 Western Gulls” would die</w:t>
      </w:r>
      <w:r w:rsidR="001C54BF">
        <w:rPr>
          <w:rFonts w:eastAsia="Times New Roman"/>
          <w:color w:val="000000"/>
        </w:rPr>
        <w:t xml:space="preserve">. </w:t>
      </w:r>
      <w:r w:rsidR="006935D8">
        <w:rPr>
          <w:rFonts w:eastAsia="Times New Roman"/>
          <w:color w:val="000000"/>
        </w:rPr>
        <w:t xml:space="preserve">That interpretation is incorrect.  The 1,000 Western Gulls number was a </w:t>
      </w:r>
      <w:r w:rsidR="00BE49D2" w:rsidRPr="0036108F">
        <w:rPr>
          <w:rFonts w:eastAsia="Times New Roman"/>
          <w:color w:val="000000"/>
        </w:rPr>
        <w:t xml:space="preserve">theoretical modeling </w:t>
      </w:r>
      <w:r w:rsidR="00EE7CC7" w:rsidRPr="0036108F">
        <w:rPr>
          <w:rFonts w:eastAsia="Times New Roman"/>
          <w:color w:val="000000"/>
        </w:rPr>
        <w:t>number</w:t>
      </w:r>
      <w:r w:rsidR="00BE49D2" w:rsidRPr="0036108F">
        <w:rPr>
          <w:rFonts w:eastAsia="Times New Roman"/>
          <w:color w:val="000000"/>
        </w:rPr>
        <w:t xml:space="preserve"> </w:t>
      </w:r>
      <w:r w:rsidR="006935D8">
        <w:rPr>
          <w:rFonts w:eastAsia="Times New Roman"/>
          <w:color w:val="000000"/>
        </w:rPr>
        <w:t>that</w:t>
      </w:r>
      <w:del w:id="35" w:author="McChesney, Gerry" w:date="2020-07-12T14:04:00Z">
        <w:r w:rsidR="006935D8" w:rsidDel="004D6568">
          <w:rPr>
            <w:rFonts w:eastAsia="Times New Roman"/>
            <w:color w:val="000000"/>
          </w:rPr>
          <w:delText>y</w:delText>
        </w:r>
      </w:del>
      <w:bookmarkStart w:id="36" w:name="_GoBack"/>
      <w:bookmarkEnd w:id="36"/>
      <w:r w:rsidR="006935D8">
        <w:rPr>
          <w:rFonts w:eastAsia="Times New Roman"/>
          <w:color w:val="000000"/>
        </w:rPr>
        <w:t xml:space="preserve"> represents the number </w:t>
      </w:r>
      <w:r w:rsidR="001C54BF">
        <w:rPr>
          <w:rFonts w:eastAsia="Times New Roman"/>
          <w:color w:val="000000"/>
        </w:rPr>
        <w:t>of lost gulls at which there might be a long</w:t>
      </w:r>
      <w:r w:rsidR="0004665F">
        <w:rPr>
          <w:rFonts w:eastAsia="Times New Roman"/>
          <w:color w:val="000000"/>
        </w:rPr>
        <w:t>-term</w:t>
      </w:r>
      <w:r w:rsidR="001C54BF">
        <w:rPr>
          <w:rFonts w:eastAsia="Times New Roman"/>
          <w:color w:val="000000"/>
        </w:rPr>
        <w:t xml:space="preserve"> impact to the gull population.</w:t>
      </w:r>
      <w:r w:rsidR="0004665F">
        <w:rPr>
          <w:rFonts w:eastAsia="Times New Roman"/>
          <w:color w:val="000000"/>
        </w:rPr>
        <w:t xml:space="preserve"> </w:t>
      </w:r>
      <w:r w:rsidR="00BE49D2" w:rsidRPr="0036108F">
        <w:rPr>
          <w:rFonts w:eastAsia="Times New Roman"/>
          <w:color w:val="000000"/>
        </w:rPr>
        <w:t>Based on  hazing trials</w:t>
      </w:r>
      <w:r w:rsidR="0004665F">
        <w:rPr>
          <w:rFonts w:eastAsia="Times New Roman"/>
          <w:color w:val="000000"/>
        </w:rPr>
        <w:t xml:space="preserve"> to keep gulls away from the island</w:t>
      </w:r>
      <w:r w:rsidR="00BE49D2" w:rsidRPr="0036108F">
        <w:rPr>
          <w:rFonts w:eastAsia="Times New Roman"/>
          <w:color w:val="000000"/>
        </w:rPr>
        <w:t xml:space="preserve">, the </w:t>
      </w:r>
      <w:r w:rsidR="0004665F">
        <w:rPr>
          <w:rFonts w:eastAsia="Times New Roman"/>
          <w:color w:val="000000"/>
        </w:rPr>
        <w:t xml:space="preserve">number of gulls inadvertently killed </w:t>
      </w:r>
      <w:r w:rsidR="00BE49D2" w:rsidRPr="0036108F">
        <w:rPr>
          <w:rFonts w:eastAsia="Times New Roman"/>
          <w:color w:val="000000"/>
        </w:rPr>
        <w:t xml:space="preserve">could be as low as zero. </w:t>
      </w:r>
    </w:p>
    <w:p w14:paraId="6FFFC840" w14:textId="77777777" w:rsidR="009A42FE" w:rsidRPr="00F26E3A" w:rsidRDefault="009A42FE" w:rsidP="0034234E"/>
    <w:p w14:paraId="742ABACE" w14:textId="0DAD1521" w:rsidR="005A748E" w:rsidRDefault="001C54BF" w:rsidP="005A748E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The Marin Audubon Society </w:t>
      </w:r>
      <w:r w:rsidR="00EE7CC7">
        <w:rPr>
          <w:rFonts w:eastAsia="Times New Roman"/>
          <w:color w:val="000000"/>
        </w:rPr>
        <w:t>is</w:t>
      </w:r>
      <w:r w:rsidR="002850FB" w:rsidRPr="00F26E3A">
        <w:rPr>
          <w:rFonts w:eastAsia="Times New Roman"/>
          <w:color w:val="000000"/>
        </w:rPr>
        <w:t xml:space="preserve"> pleased to join other leading organizations involved in marine </w:t>
      </w:r>
      <w:r>
        <w:rPr>
          <w:rFonts w:eastAsia="Times New Roman"/>
          <w:color w:val="000000"/>
        </w:rPr>
        <w:t xml:space="preserve">and bird </w:t>
      </w:r>
      <w:r w:rsidR="002850FB" w:rsidRPr="00F26E3A">
        <w:rPr>
          <w:rFonts w:eastAsia="Times New Roman"/>
          <w:color w:val="000000"/>
        </w:rPr>
        <w:t xml:space="preserve">conservation in support </w:t>
      </w:r>
      <w:r w:rsidR="001C1B5F">
        <w:rPr>
          <w:rFonts w:eastAsia="Times New Roman"/>
          <w:color w:val="000000"/>
        </w:rPr>
        <w:t xml:space="preserve">of </w:t>
      </w:r>
      <w:r w:rsidR="002850FB" w:rsidRPr="00F26E3A">
        <w:rPr>
          <w:rFonts w:eastAsia="Times New Roman"/>
          <w:color w:val="000000"/>
        </w:rPr>
        <w:t xml:space="preserve">the </w:t>
      </w:r>
      <w:r w:rsidR="00263467">
        <w:rPr>
          <w:rFonts w:eastAsia="Times New Roman"/>
          <w:color w:val="000000"/>
        </w:rPr>
        <w:t>eradication</w:t>
      </w:r>
      <w:r w:rsidR="00263467" w:rsidRPr="00F26E3A">
        <w:rPr>
          <w:rFonts w:eastAsia="Times New Roman"/>
          <w:color w:val="000000"/>
        </w:rPr>
        <w:t xml:space="preserve"> </w:t>
      </w:r>
      <w:r w:rsidR="002850FB" w:rsidRPr="00F26E3A">
        <w:rPr>
          <w:rFonts w:eastAsia="Times New Roman"/>
          <w:color w:val="000000"/>
        </w:rPr>
        <w:t>plan</w:t>
      </w:r>
      <w:r w:rsidR="009B3D4C">
        <w:rPr>
          <w:rFonts w:eastAsia="Times New Roman"/>
          <w:color w:val="000000"/>
        </w:rPr>
        <w:t>, including</w:t>
      </w:r>
      <w:r>
        <w:rPr>
          <w:rFonts w:eastAsia="Times New Roman"/>
          <w:color w:val="000000"/>
        </w:rPr>
        <w:t>:</w:t>
      </w:r>
      <w:r w:rsidR="009B3D4C">
        <w:rPr>
          <w:rFonts w:eastAsia="Times New Roman"/>
          <w:color w:val="000000"/>
        </w:rPr>
        <w:t xml:space="preserve"> </w:t>
      </w:r>
      <w:r w:rsidR="006A241A">
        <w:rPr>
          <w:rFonts w:eastAsia="Times New Roman"/>
          <w:color w:val="000000"/>
        </w:rPr>
        <w:t xml:space="preserve">Point </w:t>
      </w:r>
      <w:r w:rsidR="002850FB" w:rsidRPr="00F26E3A">
        <w:rPr>
          <w:rFonts w:eastAsia="Times New Roman"/>
          <w:color w:val="000000"/>
        </w:rPr>
        <w:t>Blue Conservation Science, National</w:t>
      </w:r>
      <w:r w:rsidR="00EE7CC7">
        <w:rPr>
          <w:rFonts w:eastAsia="Times New Roman"/>
          <w:color w:val="000000"/>
        </w:rPr>
        <w:t xml:space="preserve"> Audubon Society</w:t>
      </w:r>
      <w:r w:rsidR="002850FB" w:rsidRPr="00F26E3A">
        <w:rPr>
          <w:rFonts w:eastAsia="Times New Roman"/>
          <w:color w:val="000000"/>
        </w:rPr>
        <w:t xml:space="preserve">, The Nature Conservancy, </w:t>
      </w:r>
      <w:r w:rsidR="005163F6">
        <w:rPr>
          <w:rFonts w:eastAsia="Times New Roman"/>
          <w:color w:val="000000"/>
        </w:rPr>
        <w:t>Cal</w:t>
      </w:r>
      <w:r>
        <w:rPr>
          <w:rFonts w:eastAsia="Times New Roman"/>
          <w:color w:val="000000"/>
        </w:rPr>
        <w:t>ifornia</w:t>
      </w:r>
      <w:r w:rsidR="005163F6">
        <w:rPr>
          <w:rFonts w:eastAsia="Times New Roman"/>
          <w:color w:val="000000"/>
        </w:rPr>
        <w:t xml:space="preserve"> Academy</w:t>
      </w:r>
      <w:r>
        <w:rPr>
          <w:rFonts w:eastAsia="Times New Roman"/>
          <w:color w:val="000000"/>
        </w:rPr>
        <w:t xml:space="preserve"> of Sciences</w:t>
      </w:r>
      <w:r w:rsidR="005163F6">
        <w:rPr>
          <w:rFonts w:eastAsia="Times New Roman"/>
          <w:color w:val="000000"/>
        </w:rPr>
        <w:t xml:space="preserve">, Oceanic Society, </w:t>
      </w:r>
      <w:proofErr w:type="spellStart"/>
      <w:r w:rsidR="00A611BF">
        <w:rPr>
          <w:rFonts w:eastAsia="Times New Roman"/>
          <w:color w:val="000000"/>
        </w:rPr>
        <w:t>BirdLife</w:t>
      </w:r>
      <w:proofErr w:type="spellEnd"/>
      <w:r w:rsidR="00A611BF">
        <w:rPr>
          <w:rFonts w:eastAsia="Times New Roman"/>
          <w:color w:val="000000"/>
        </w:rPr>
        <w:t xml:space="preserve"> International, American Bird Conservancy, </w:t>
      </w:r>
      <w:r w:rsidR="006A241A">
        <w:rPr>
          <w:rFonts w:eastAsia="Times New Roman"/>
          <w:color w:val="000000"/>
        </w:rPr>
        <w:t>International Bird Rescue</w:t>
      </w:r>
      <w:r w:rsidR="005163F6">
        <w:rPr>
          <w:rFonts w:eastAsia="Times New Roman"/>
          <w:color w:val="000000"/>
        </w:rPr>
        <w:t>, and many others</w:t>
      </w:r>
      <w:r w:rsidR="006A241A">
        <w:rPr>
          <w:rFonts w:eastAsia="Times New Roman"/>
          <w:color w:val="000000"/>
        </w:rPr>
        <w:t>.</w:t>
      </w:r>
    </w:p>
    <w:p w14:paraId="131F434A" w14:textId="77777777" w:rsidR="00EE7CC7" w:rsidRDefault="00EE7CC7" w:rsidP="00F26E3A">
      <w:pPr>
        <w:rPr>
          <w:rFonts w:eastAsia="Times New Roman"/>
          <w:color w:val="000000"/>
        </w:rPr>
      </w:pPr>
    </w:p>
    <w:sectPr w:rsidR="00EE7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9" w:author="McChesney, Gerry" w:date="2020-07-12T13:31:00Z" w:initials="MG">
    <w:p w14:paraId="378E7951" w14:textId="60BD4473" w:rsidR="00F45C7A" w:rsidRDefault="00F45C7A">
      <w:pPr>
        <w:pStyle w:val="CommentText"/>
      </w:pPr>
      <w:r>
        <w:rPr>
          <w:rStyle w:val="CommentReference"/>
        </w:rPr>
        <w:annotationRef/>
      </w:r>
      <w:r>
        <w:t>Key word. Introduced and non-native mean the same thing. A species can be introduced but non-invasive. Mice are very invasive.</w:t>
      </w:r>
    </w:p>
  </w:comment>
  <w:comment w:id="23" w:author="McChesney, Gerry" w:date="2020-07-12T13:36:00Z" w:initials="MG">
    <w:p w14:paraId="46E02C40" w14:textId="55369771" w:rsidR="00F45C7A" w:rsidRDefault="00F45C7A">
      <w:pPr>
        <w:pStyle w:val="CommentText"/>
      </w:pPr>
      <w:r>
        <w:rPr>
          <w:rStyle w:val="CommentReference"/>
        </w:rPr>
        <w:annotationRef/>
      </w:r>
      <w:r>
        <w:t>Correct. Estimate is about 1.6 oz.</w:t>
      </w:r>
    </w:p>
  </w:comment>
  <w:comment w:id="24" w:author="McChesney, Gerry" w:date="2020-07-12T13:37:00Z" w:initials="MG">
    <w:p w14:paraId="2A5C9D00" w14:textId="1C2A4C62" w:rsidR="00F45C7A" w:rsidRDefault="00F45C7A">
      <w:pPr>
        <w:pStyle w:val="CommentText"/>
      </w:pPr>
      <w:r>
        <w:rPr>
          <w:rStyle w:val="CommentReference"/>
        </w:rPr>
        <w:annotationRef/>
      </w:r>
      <w:r>
        <w:t xml:space="preserve">Where did this number come from?  I don’t know the exact number now as it keeps changing, but from our last assessment there were over 600 successful rodent eradications worldwide. </w:t>
      </w:r>
    </w:p>
  </w:comment>
  <w:comment w:id="25" w:author="McChesney, Gerry" w:date="2020-07-12T13:40:00Z" w:initials="MG">
    <w:p w14:paraId="0E9EECD0" w14:textId="56F97C3B" w:rsidR="00940F1A" w:rsidRDefault="00940F1A">
      <w:pPr>
        <w:pStyle w:val="CommentText"/>
      </w:pPr>
      <w:r>
        <w:rPr>
          <w:rStyle w:val="CommentReference"/>
        </w:rPr>
        <w:annotationRef/>
      </w:r>
      <w:r>
        <w:t xml:space="preserve">This may be an overstatement, as there are some very small islands where other methods (or combination of methods) have be successful. </w:t>
      </w:r>
    </w:p>
  </w:comment>
  <w:comment w:id="26" w:author="McChesney, Gerry" w:date="2020-07-12T13:43:00Z" w:initials="MG">
    <w:p w14:paraId="3C1FC631" w14:textId="01493050" w:rsidR="00940F1A" w:rsidRDefault="00940F1A">
      <w:pPr>
        <w:pStyle w:val="CommentText"/>
      </w:pPr>
      <w:r>
        <w:rPr>
          <w:rStyle w:val="CommentReference"/>
        </w:rPr>
        <w:annotationRef/>
      </w:r>
      <w:r>
        <w:t xml:space="preserve">Same comment as the last one. But for house mice on an island of the size and topographic complexity as the </w:t>
      </w:r>
      <w:proofErr w:type="spellStart"/>
      <w:r>
        <w:t>Farallones</w:t>
      </w:r>
      <w:proofErr w:type="spellEnd"/>
      <w:r>
        <w:t>, there is only method proven to be effective.</w:t>
      </w:r>
    </w:p>
  </w:comment>
  <w:comment w:id="32" w:author="McChesney, Gerry" w:date="2020-07-12T13:46:00Z" w:initials="MG">
    <w:p w14:paraId="4E763CAE" w14:textId="0A391D75" w:rsidR="00940F1A" w:rsidRDefault="00940F1A">
      <w:pPr>
        <w:pStyle w:val="CommentText"/>
      </w:pPr>
      <w:r>
        <w:rPr>
          <w:rStyle w:val="CommentReference"/>
        </w:rPr>
        <w:annotationRef/>
      </w:r>
      <w:r>
        <w:t>This was true as of a year ago but I’m not sure of the status of these projects now. I’ll have to check.</w:t>
      </w:r>
    </w:p>
  </w:comment>
  <w:comment w:id="34" w:author="McChesney, Gerry" w:date="2020-07-12T13:47:00Z" w:initials="MG">
    <w:p w14:paraId="371A582A" w14:textId="77777777" w:rsidR="004D6568" w:rsidRDefault="00940F1A">
      <w:pPr>
        <w:pStyle w:val="CommentText"/>
      </w:pPr>
      <w:r>
        <w:rPr>
          <w:rStyle w:val="CommentReference"/>
        </w:rPr>
        <w:annotationRef/>
      </w:r>
      <w:r>
        <w:t>A more correct way of saying the only contraceptive product available is for rat control. Because the effect</w:t>
      </w:r>
      <w:r w:rsidR="004D6568">
        <w:t>s</w:t>
      </w:r>
      <w:r>
        <w:t xml:space="preserve"> of contraceptives are temporary and reversible, they are only effective as a control measure and would not work for an eradication</w:t>
      </w:r>
      <w:r w:rsidR="00692D33">
        <w:t xml:space="preserve">. </w:t>
      </w:r>
    </w:p>
    <w:p w14:paraId="2427BC6A" w14:textId="77777777" w:rsidR="004D6568" w:rsidRDefault="004D6568">
      <w:pPr>
        <w:pStyle w:val="CommentText"/>
      </w:pPr>
    </w:p>
    <w:p w14:paraId="4C2BD64A" w14:textId="7F216150" w:rsidR="00940F1A" w:rsidRDefault="00692D33">
      <w:pPr>
        <w:pStyle w:val="CommentText"/>
      </w:pPr>
      <w:r>
        <w:t xml:space="preserve">Aside from that, because of the many thousands of bait stations all over the islands that would be needed </w:t>
      </w:r>
      <w:r w:rsidR="004D6568">
        <w:t xml:space="preserve">year-round </w:t>
      </w:r>
      <w:r>
        <w:t xml:space="preserve">to even attempt using contraceptives for mouse control, </w:t>
      </w:r>
      <w:r w:rsidR="004D6568">
        <w:t xml:space="preserve">this would be impossible from a human safety perspective and for the devastating disturbance to the islands’ wildlife that would occur.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8E7951" w15:done="0"/>
  <w15:commentEx w15:paraId="46E02C40" w15:done="0"/>
  <w15:commentEx w15:paraId="2A5C9D00" w15:done="0"/>
  <w15:commentEx w15:paraId="0E9EECD0" w15:done="0"/>
  <w15:commentEx w15:paraId="3C1FC631" w15:done="0"/>
  <w15:commentEx w15:paraId="4E763CAE" w15:done="0"/>
  <w15:commentEx w15:paraId="4C2BD64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2D2EA" w14:textId="77777777" w:rsidR="0092778E" w:rsidRDefault="0092778E" w:rsidP="00C70E09">
      <w:r>
        <w:separator/>
      </w:r>
    </w:p>
  </w:endnote>
  <w:endnote w:type="continuationSeparator" w:id="0">
    <w:p w14:paraId="4CDA089E" w14:textId="77777777" w:rsidR="0092778E" w:rsidRDefault="0092778E" w:rsidP="00C7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3FC39" w14:textId="77777777" w:rsidR="00F10D25" w:rsidRDefault="00F10D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AF95E" w14:textId="77777777" w:rsidR="00F10D25" w:rsidRDefault="00F10D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7E220" w14:textId="77777777" w:rsidR="00F10D25" w:rsidRDefault="00F10D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D7E95" w14:textId="77777777" w:rsidR="0092778E" w:rsidRDefault="0092778E" w:rsidP="00C70E09">
      <w:r>
        <w:separator/>
      </w:r>
    </w:p>
  </w:footnote>
  <w:footnote w:type="continuationSeparator" w:id="0">
    <w:p w14:paraId="5DE93659" w14:textId="77777777" w:rsidR="0092778E" w:rsidRDefault="0092778E" w:rsidP="00C70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AE070" w14:textId="77777777" w:rsidR="00F10D25" w:rsidRDefault="00F10D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774DF" w14:textId="4701EF2D" w:rsidR="00F10D25" w:rsidRDefault="00F10D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47145" w14:textId="77777777" w:rsidR="00F10D25" w:rsidRDefault="00F10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11426"/>
    <w:multiLevelType w:val="hybridMultilevel"/>
    <w:tmpl w:val="4A54FF0C"/>
    <w:lvl w:ilvl="0" w:tplc="5D6A4300">
      <w:start w:val="1"/>
      <w:numFmt w:val="decimal"/>
      <w:lvlText w:val="%1."/>
      <w:lvlJc w:val="left"/>
      <w:pPr>
        <w:ind w:left="8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C04A9"/>
    <w:multiLevelType w:val="hybridMultilevel"/>
    <w:tmpl w:val="D0B65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E4A7C"/>
    <w:multiLevelType w:val="hybridMultilevel"/>
    <w:tmpl w:val="7238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208D5"/>
    <w:multiLevelType w:val="multilevel"/>
    <w:tmpl w:val="1442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9A5FC5"/>
    <w:multiLevelType w:val="multilevel"/>
    <w:tmpl w:val="9616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F9507F"/>
    <w:multiLevelType w:val="hybridMultilevel"/>
    <w:tmpl w:val="9140B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cChesney, Gerry">
    <w15:presenceInfo w15:providerId="AD" w15:userId="S-1-5-21-2589800181-1723214923-4271176276-130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3A"/>
    <w:rsid w:val="0004665F"/>
    <w:rsid w:val="0005176E"/>
    <w:rsid w:val="000837A8"/>
    <w:rsid w:val="00090CAC"/>
    <w:rsid w:val="00093F94"/>
    <w:rsid w:val="00094BCE"/>
    <w:rsid w:val="000B025C"/>
    <w:rsid w:val="000B3B71"/>
    <w:rsid w:val="000B7532"/>
    <w:rsid w:val="000D0220"/>
    <w:rsid w:val="000E18DD"/>
    <w:rsid w:val="00107CF9"/>
    <w:rsid w:val="001214D5"/>
    <w:rsid w:val="00123DB6"/>
    <w:rsid w:val="00136CB4"/>
    <w:rsid w:val="00136FA2"/>
    <w:rsid w:val="001940B7"/>
    <w:rsid w:val="001C1B5F"/>
    <w:rsid w:val="001C54BF"/>
    <w:rsid w:val="00203508"/>
    <w:rsid w:val="00252932"/>
    <w:rsid w:val="00263467"/>
    <w:rsid w:val="00266F4F"/>
    <w:rsid w:val="00273BE4"/>
    <w:rsid w:val="002850FB"/>
    <w:rsid w:val="0029502E"/>
    <w:rsid w:val="002A3757"/>
    <w:rsid w:val="002F6CAA"/>
    <w:rsid w:val="00302795"/>
    <w:rsid w:val="0031169A"/>
    <w:rsid w:val="0034234E"/>
    <w:rsid w:val="0036108F"/>
    <w:rsid w:val="003B3506"/>
    <w:rsid w:val="003C3D0C"/>
    <w:rsid w:val="003C7519"/>
    <w:rsid w:val="003F3592"/>
    <w:rsid w:val="003F44F7"/>
    <w:rsid w:val="004438C8"/>
    <w:rsid w:val="00445397"/>
    <w:rsid w:val="00456888"/>
    <w:rsid w:val="00462863"/>
    <w:rsid w:val="00462C6F"/>
    <w:rsid w:val="004A5337"/>
    <w:rsid w:val="004D6568"/>
    <w:rsid w:val="004E6A7E"/>
    <w:rsid w:val="005150CD"/>
    <w:rsid w:val="005163F6"/>
    <w:rsid w:val="005510C1"/>
    <w:rsid w:val="00597EC6"/>
    <w:rsid w:val="005A748E"/>
    <w:rsid w:val="005B5993"/>
    <w:rsid w:val="005B7567"/>
    <w:rsid w:val="005D40C9"/>
    <w:rsid w:val="006304A8"/>
    <w:rsid w:val="006903AA"/>
    <w:rsid w:val="00692D33"/>
    <w:rsid w:val="006935D8"/>
    <w:rsid w:val="006A241A"/>
    <w:rsid w:val="006E208B"/>
    <w:rsid w:val="006E307B"/>
    <w:rsid w:val="00727675"/>
    <w:rsid w:val="00730C75"/>
    <w:rsid w:val="00743CF2"/>
    <w:rsid w:val="00743D49"/>
    <w:rsid w:val="0075253E"/>
    <w:rsid w:val="007526CE"/>
    <w:rsid w:val="00792F38"/>
    <w:rsid w:val="007A7DAF"/>
    <w:rsid w:val="00824734"/>
    <w:rsid w:val="00825BBA"/>
    <w:rsid w:val="008272BC"/>
    <w:rsid w:val="008325AB"/>
    <w:rsid w:val="00836B10"/>
    <w:rsid w:val="00842B2F"/>
    <w:rsid w:val="0087605B"/>
    <w:rsid w:val="00880E9A"/>
    <w:rsid w:val="008A78E4"/>
    <w:rsid w:val="008A78ED"/>
    <w:rsid w:val="008B7906"/>
    <w:rsid w:val="008C48D4"/>
    <w:rsid w:val="008D1B8E"/>
    <w:rsid w:val="008E7A41"/>
    <w:rsid w:val="0092778E"/>
    <w:rsid w:val="00937809"/>
    <w:rsid w:val="00940F1A"/>
    <w:rsid w:val="00941295"/>
    <w:rsid w:val="00944938"/>
    <w:rsid w:val="00944EF6"/>
    <w:rsid w:val="0098020B"/>
    <w:rsid w:val="009A42FE"/>
    <w:rsid w:val="009B1EE0"/>
    <w:rsid w:val="009B3D4C"/>
    <w:rsid w:val="009C4ED5"/>
    <w:rsid w:val="00A01127"/>
    <w:rsid w:val="00A04910"/>
    <w:rsid w:val="00A07A41"/>
    <w:rsid w:val="00A44AB0"/>
    <w:rsid w:val="00A46BE8"/>
    <w:rsid w:val="00A611BF"/>
    <w:rsid w:val="00A82212"/>
    <w:rsid w:val="00AC5013"/>
    <w:rsid w:val="00AC7AE9"/>
    <w:rsid w:val="00AF38D4"/>
    <w:rsid w:val="00AF6FF8"/>
    <w:rsid w:val="00AF77D0"/>
    <w:rsid w:val="00B0393B"/>
    <w:rsid w:val="00B10DDE"/>
    <w:rsid w:val="00B403DC"/>
    <w:rsid w:val="00B418F1"/>
    <w:rsid w:val="00B5119C"/>
    <w:rsid w:val="00B6193D"/>
    <w:rsid w:val="00B76170"/>
    <w:rsid w:val="00BB4746"/>
    <w:rsid w:val="00BE20AD"/>
    <w:rsid w:val="00BE49D2"/>
    <w:rsid w:val="00BF5630"/>
    <w:rsid w:val="00BF646C"/>
    <w:rsid w:val="00C16E8C"/>
    <w:rsid w:val="00C317E5"/>
    <w:rsid w:val="00C37361"/>
    <w:rsid w:val="00C37FF6"/>
    <w:rsid w:val="00C47FAB"/>
    <w:rsid w:val="00C70E09"/>
    <w:rsid w:val="00C70F96"/>
    <w:rsid w:val="00C955F3"/>
    <w:rsid w:val="00CA709B"/>
    <w:rsid w:val="00CD1169"/>
    <w:rsid w:val="00CD2A85"/>
    <w:rsid w:val="00D23C5A"/>
    <w:rsid w:val="00D33BB1"/>
    <w:rsid w:val="00D36C59"/>
    <w:rsid w:val="00D674B5"/>
    <w:rsid w:val="00D90763"/>
    <w:rsid w:val="00D94AE0"/>
    <w:rsid w:val="00DB651E"/>
    <w:rsid w:val="00DC1EEB"/>
    <w:rsid w:val="00DF642D"/>
    <w:rsid w:val="00E00823"/>
    <w:rsid w:val="00E04F27"/>
    <w:rsid w:val="00E16279"/>
    <w:rsid w:val="00E77B5C"/>
    <w:rsid w:val="00E84AA5"/>
    <w:rsid w:val="00EB3051"/>
    <w:rsid w:val="00ED43E0"/>
    <w:rsid w:val="00ED7514"/>
    <w:rsid w:val="00EE293F"/>
    <w:rsid w:val="00EE7CC7"/>
    <w:rsid w:val="00F10D25"/>
    <w:rsid w:val="00F212A6"/>
    <w:rsid w:val="00F22349"/>
    <w:rsid w:val="00F26E3A"/>
    <w:rsid w:val="00F45C7A"/>
    <w:rsid w:val="00F5036A"/>
    <w:rsid w:val="00F713D8"/>
    <w:rsid w:val="00F80929"/>
    <w:rsid w:val="00F822E3"/>
    <w:rsid w:val="00F93587"/>
    <w:rsid w:val="00FB7760"/>
    <w:rsid w:val="00FC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5D658F"/>
  <w15:docId w15:val="{35C81999-AE91-4085-B0A1-1B798A47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3A"/>
    <w:pPr>
      <w:ind w:left="720"/>
      <w:contextualSpacing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7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7D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7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7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7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7D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E09"/>
  </w:style>
  <w:style w:type="paragraph" w:styleId="Footer">
    <w:name w:val="footer"/>
    <w:basedOn w:val="Normal"/>
    <w:link w:val="Foot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E09"/>
  </w:style>
  <w:style w:type="character" w:styleId="Hyperlink">
    <w:name w:val="Hyperlink"/>
    <w:basedOn w:val="DefaultParagraphFont"/>
    <w:uiPriority w:val="99"/>
    <w:unhideWhenUsed/>
    <w:rsid w:val="001940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40B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6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5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60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39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hyperlink" Target="https://bit.ly/FarallonRestoratio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mTvcGU0FdM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oter" Target="footer2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2C6E8D53-D561-402D-94F7-AAF62AC1F44A}"/>
</file>

<file path=customXml/itemProps2.xml><?xml version="1.0" encoding="utf-8"?>
<ds:datastoreItem xmlns:ds="http://schemas.openxmlformats.org/officeDocument/2006/customXml" ds:itemID="{B40DF59B-4DC6-41DC-80F1-270B0C86C0D4}"/>
</file>

<file path=customXml/itemProps3.xml><?xml version="1.0" encoding="utf-8"?>
<ds:datastoreItem xmlns:ds="http://schemas.openxmlformats.org/officeDocument/2006/customXml" ds:itemID="{86833425-3EB9-48B7-AA69-3AB906D5C3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Harris</dc:creator>
  <cp:keywords/>
  <dc:description/>
  <cp:lastModifiedBy>McChesney, Gerry</cp:lastModifiedBy>
  <cp:revision>3</cp:revision>
  <cp:lastPrinted>2020-07-07T23:39:00Z</cp:lastPrinted>
  <dcterms:created xsi:type="dcterms:W3CDTF">2020-07-12T20:29:00Z</dcterms:created>
  <dcterms:modified xsi:type="dcterms:W3CDTF">2020-07-12T21:05:00Z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643900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